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E7A01" w14:textId="03658F5B" w:rsidR="00D73C3A" w:rsidRPr="00D73C3A" w:rsidRDefault="00D73C3A" w:rsidP="00D73C3A">
      <w:pPr>
        <w:spacing w:after="120" w:line="276" w:lineRule="auto"/>
        <w:rPr>
          <w:b/>
          <w:bCs/>
        </w:rPr>
      </w:pPr>
      <w:r w:rsidRPr="003F3DFC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3</w:t>
      </w:r>
      <w:r>
        <w:rPr>
          <w:rFonts w:ascii="Segoe UI" w:hAnsi="Segoe UI" w:cs="Segoe UI"/>
          <w:sz w:val="22"/>
          <w:szCs w:val="22"/>
        </w:rPr>
        <w:br/>
      </w:r>
      <w:r w:rsidRPr="00D73C3A">
        <w:rPr>
          <w:rFonts w:ascii="Segoe UI" w:hAnsi="Segoe UI" w:cs="Segoe UI"/>
          <w:b/>
          <w:bCs/>
          <w:sz w:val="22"/>
          <w:szCs w:val="22"/>
        </w:rPr>
        <w:t>Návrh stavby</w:t>
      </w:r>
    </w:p>
    <w:p w14:paraId="5CBB77BD" w14:textId="77777777" w:rsidR="00D73C3A" w:rsidRPr="00A018F6" w:rsidRDefault="00D73C3A" w:rsidP="00D73C3A">
      <w:pPr>
        <w:spacing w:before="480"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b/>
          <w:sz w:val="22"/>
          <w:szCs w:val="22"/>
          <w:u w:val="single"/>
        </w:rPr>
        <w:t>Návrh stavby</w:t>
      </w:r>
    </w:p>
    <w:p w14:paraId="1EED85C6" w14:textId="77777777" w:rsidR="00D73C3A" w:rsidRDefault="00D73C3A" w:rsidP="00D73C3A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Kromě náležitostí vymezených v textu smlouvy </w:t>
      </w:r>
      <w:r>
        <w:rPr>
          <w:rFonts w:ascii="Segoe UI" w:hAnsi="Segoe UI" w:cs="Segoe UI"/>
          <w:sz w:val="22"/>
          <w:szCs w:val="22"/>
        </w:rPr>
        <w:t>návrh stavby</w:t>
      </w:r>
      <w:r w:rsidRPr="00A018F6">
        <w:rPr>
          <w:rFonts w:ascii="Segoe UI" w:hAnsi="Segoe UI" w:cs="Segoe UI"/>
          <w:sz w:val="22"/>
          <w:szCs w:val="22"/>
        </w:rPr>
        <w:t xml:space="preserve"> obsahuje:</w:t>
      </w:r>
    </w:p>
    <w:p w14:paraId="1931B6ED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prověření a analýza přípravy projektu v rámci Stupně plnění příprava,</w:t>
      </w:r>
    </w:p>
    <w:p w14:paraId="23436C34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upřesnění cílových představ Objednatele,</w:t>
      </w:r>
    </w:p>
    <w:p w14:paraId="6C9AD304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zpracování konceptu a skic,</w:t>
      </w:r>
    </w:p>
    <w:p w14:paraId="0A9E2F47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určení základního materiálového řešení,</w:t>
      </w:r>
    </w:p>
    <w:p w14:paraId="71885CC7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zpracování dokumentace návrhu stavby (zpráva, situace, půdorysy, řezy, pohledy,</w:t>
      </w:r>
    </w:p>
    <w:p w14:paraId="175C4205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zapojení speciálních profesí</w:t>
      </w:r>
      <w:r>
        <w:rPr>
          <w:rFonts w:ascii="Segoe UI" w:hAnsi="Segoe UI" w:cs="Segoe UI"/>
          <w:sz w:val="22"/>
          <w:szCs w:val="22"/>
        </w:rPr>
        <w:t xml:space="preserve"> při návrhu stavby</w:t>
      </w:r>
      <w:r w:rsidRPr="003F3DFC">
        <w:rPr>
          <w:rFonts w:ascii="Segoe UI" w:hAnsi="Segoe UI" w:cs="Segoe UI"/>
          <w:sz w:val="22"/>
          <w:szCs w:val="22"/>
        </w:rPr>
        <w:t xml:space="preserve"> (např. statika, technologie, energetika) včetně jejich koordinace,</w:t>
      </w:r>
    </w:p>
    <w:p w14:paraId="495D79E1" w14:textId="77777777" w:rsidR="00D73C3A" w:rsidRPr="007779FE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předběžný rozpočet podle m2 a m3,</w:t>
      </w:r>
    </w:p>
    <w:p w14:paraId="22199231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zpracování variant řešení a jejich vyhodnocení,</w:t>
      </w:r>
    </w:p>
    <w:p w14:paraId="4A0A3964" w14:textId="4D4AB4F2" w:rsidR="00D73C3A" w:rsidRPr="003F3DFC" w:rsidDel="006D5DAB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del w:id="0" w:author="Láníčková Kateřina" w:date="2021-04-30T12:25:00Z"/>
          <w:rFonts w:ascii="Segoe UI" w:hAnsi="Segoe UI" w:cs="Segoe UI"/>
          <w:sz w:val="22"/>
          <w:szCs w:val="22"/>
        </w:rPr>
      </w:pPr>
      <w:del w:id="1" w:author="Láníčková Kateřina" w:date="2021-04-30T12:25:00Z">
        <w:r w:rsidRPr="003F3DFC" w:rsidDel="006D5DAB">
          <w:rPr>
            <w:rFonts w:ascii="Segoe UI" w:hAnsi="Segoe UI" w:cs="Segoe UI"/>
            <w:sz w:val="22"/>
            <w:szCs w:val="22"/>
          </w:rPr>
          <w:delText>podrobný návrh terénních a vegetačních úprav,</w:delText>
        </w:r>
      </w:del>
    </w:p>
    <w:p w14:paraId="05489822" w14:textId="692B1729" w:rsidR="00D73C3A" w:rsidRPr="003F3DFC" w:rsidDel="006D5DAB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del w:id="2" w:author="Láníčková Kateřina" w:date="2021-04-30T12:25:00Z"/>
          <w:rFonts w:ascii="Segoe UI" w:hAnsi="Segoe UI" w:cs="Segoe UI"/>
          <w:sz w:val="22"/>
          <w:szCs w:val="22"/>
        </w:rPr>
      </w:pPr>
      <w:del w:id="3" w:author="Láníčková Kateřina" w:date="2021-04-30T12:25:00Z">
        <w:r w:rsidRPr="003F3DFC" w:rsidDel="006D5DAB">
          <w:rPr>
            <w:rFonts w:ascii="Segoe UI" w:hAnsi="Segoe UI" w:cs="Segoe UI"/>
            <w:sz w:val="22"/>
            <w:szCs w:val="22"/>
          </w:rPr>
          <w:delText>odborné studie a rozbory (denní osvětlení, akustické studie, likvidace odpadů),</w:delText>
        </w:r>
      </w:del>
    </w:p>
    <w:p w14:paraId="4D010BEB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vizualizace a animace,</w:t>
      </w:r>
    </w:p>
    <w:p w14:paraId="1054BE86" w14:textId="42F67299" w:rsidR="00D73C3A" w:rsidRPr="003F3DFC" w:rsidDel="006D5DAB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del w:id="4" w:author="Láníčková Kateřina" w:date="2021-04-30T12:25:00Z"/>
          <w:rFonts w:ascii="Segoe UI" w:hAnsi="Segoe UI" w:cs="Segoe UI"/>
          <w:sz w:val="22"/>
          <w:szCs w:val="22"/>
        </w:rPr>
      </w:pPr>
      <w:del w:id="5" w:author="Láníčková Kateřina" w:date="2021-04-30T12:25:00Z">
        <w:r w:rsidRPr="003F3DFC" w:rsidDel="006D5DAB">
          <w:rPr>
            <w:rFonts w:ascii="Segoe UI" w:hAnsi="Segoe UI" w:cs="Segoe UI"/>
            <w:sz w:val="22"/>
            <w:szCs w:val="22"/>
          </w:rPr>
          <w:delText>podrobný rozpočet stavebních a provozních nákladů stavby,</w:delText>
        </w:r>
      </w:del>
    </w:p>
    <w:p w14:paraId="1E1DC4A4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bookmarkStart w:id="6" w:name="_GoBack"/>
      <w:bookmarkEnd w:id="6"/>
      <w:r w:rsidRPr="003F3DFC">
        <w:rPr>
          <w:rFonts w:ascii="Segoe UI" w:hAnsi="Segoe UI" w:cs="Segoe UI"/>
          <w:sz w:val="22"/>
          <w:szCs w:val="22"/>
        </w:rPr>
        <w:t>zásady řešení energeticky úsporného návrhu stavby,</w:t>
      </w:r>
    </w:p>
    <w:p w14:paraId="770D96A0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příprava údajů pro posuzování vlivu stavby na životní prostředí,</w:t>
      </w:r>
    </w:p>
    <w:p w14:paraId="5F586A2A" w14:textId="77777777" w:rsidR="00D73C3A" w:rsidRPr="007779FE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příprava údajů pro certifikaci stavby,</w:t>
      </w:r>
    </w:p>
    <w:p w14:paraId="5DEDB8C7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marketingová dokumentace,</w:t>
      </w:r>
    </w:p>
    <w:p w14:paraId="03D69D3D" w14:textId="77777777" w:rsidR="00D73C3A" w:rsidRPr="007779FE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studie proveditelnosti;</w:t>
      </w:r>
    </w:p>
    <w:p w14:paraId="0F700C54" w14:textId="4B8BFBC3" w:rsidR="006121FE" w:rsidRPr="00D73C3A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předjednání dokumentace u zásadních DOSS, na stavebním úřadě a s architektem města (resp. obce nebo urbanistických komisí).</w:t>
      </w:r>
    </w:p>
    <w:sectPr w:rsidR="006121FE" w:rsidRPr="00D73C3A" w:rsidSect="00AB0B30">
      <w:footerReference w:type="default" r:id="rId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E6326" w14:textId="77777777" w:rsidR="00870FF0" w:rsidRDefault="00870FF0" w:rsidP="00D73C3A">
      <w:r>
        <w:separator/>
      </w:r>
    </w:p>
  </w:endnote>
  <w:endnote w:type="continuationSeparator" w:id="0">
    <w:p w14:paraId="53DE1572" w14:textId="77777777" w:rsidR="00870FF0" w:rsidRDefault="00870FF0" w:rsidP="00D7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1F6F1" w14:textId="77777777" w:rsidR="00EE5175" w:rsidRPr="00690CA8" w:rsidRDefault="004C707D">
    <w:pPr>
      <w:pStyle w:val="Zpat"/>
      <w:jc w:val="center"/>
      <w:rPr>
        <w:rFonts w:ascii="Segoe UI" w:hAnsi="Segoe UI" w:cs="Segoe UI"/>
      </w:rPr>
    </w:pPr>
    <w:r w:rsidRPr="00690CA8">
      <w:rPr>
        <w:rFonts w:ascii="Segoe UI" w:hAnsi="Segoe UI" w:cs="Segoe UI"/>
        <w:lang w:val="cs-CZ"/>
      </w:rPr>
      <w:t xml:space="preserve">Stránka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PAGE</w:instrText>
    </w:r>
    <w:r w:rsidRPr="00690CA8">
      <w:rPr>
        <w:rFonts w:ascii="Segoe UI" w:hAnsi="Segoe UI" w:cs="Segoe UI"/>
        <w:b/>
        <w:bCs/>
      </w:rPr>
      <w:fldChar w:fldCharType="separate"/>
    </w:r>
    <w:r>
      <w:rPr>
        <w:rFonts w:ascii="Segoe UI" w:hAnsi="Segoe UI" w:cs="Segoe UI"/>
        <w:b/>
        <w:bCs/>
        <w:noProof/>
      </w:rPr>
      <w:t>21</w:t>
    </w:r>
    <w:r w:rsidRPr="00690CA8">
      <w:rPr>
        <w:rFonts w:ascii="Segoe UI" w:hAnsi="Segoe UI" w:cs="Segoe UI"/>
        <w:b/>
        <w:bCs/>
      </w:rPr>
      <w:fldChar w:fldCharType="end"/>
    </w:r>
    <w:r w:rsidRPr="00690CA8">
      <w:rPr>
        <w:rFonts w:ascii="Segoe UI" w:hAnsi="Segoe UI" w:cs="Segoe UI"/>
        <w:lang w:val="cs-CZ"/>
      </w:rPr>
      <w:t xml:space="preserve"> z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NUMPAGES</w:instrText>
    </w:r>
    <w:r w:rsidRPr="00690CA8">
      <w:rPr>
        <w:rFonts w:ascii="Segoe UI" w:hAnsi="Segoe UI" w:cs="Segoe UI"/>
        <w:b/>
        <w:bCs/>
      </w:rPr>
      <w:fldChar w:fldCharType="separate"/>
    </w:r>
    <w:r>
      <w:rPr>
        <w:rFonts w:ascii="Segoe UI" w:hAnsi="Segoe UI" w:cs="Segoe UI"/>
        <w:b/>
        <w:bCs/>
        <w:noProof/>
      </w:rPr>
      <w:t>37</w:t>
    </w:r>
    <w:r w:rsidRPr="00690CA8">
      <w:rPr>
        <w:rFonts w:ascii="Segoe UI" w:hAnsi="Segoe UI" w:cs="Segoe UI"/>
        <w:b/>
        <w:bCs/>
      </w:rPr>
      <w:fldChar w:fldCharType="end"/>
    </w:r>
  </w:p>
  <w:p w14:paraId="517B5431" w14:textId="77777777" w:rsidR="00EE5175" w:rsidRPr="00690CA8" w:rsidRDefault="006D5DAB" w:rsidP="008F2DFC">
    <w:pPr>
      <w:pStyle w:val="Zpat"/>
      <w:jc w:val="righ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C4F2C" w14:textId="77777777" w:rsidR="00870FF0" w:rsidRDefault="00870FF0" w:rsidP="00D73C3A">
      <w:r>
        <w:separator/>
      </w:r>
    </w:p>
  </w:footnote>
  <w:footnote w:type="continuationSeparator" w:id="0">
    <w:p w14:paraId="156D8869" w14:textId="77777777" w:rsidR="00870FF0" w:rsidRDefault="00870FF0" w:rsidP="00D73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923A5"/>
    <w:multiLevelType w:val="hybridMultilevel"/>
    <w:tmpl w:val="3F3414E0"/>
    <w:lvl w:ilvl="0" w:tplc="295AE3C2">
      <w:numFmt w:val="bullet"/>
      <w:lvlText w:val="-"/>
      <w:lvlJc w:val="left"/>
      <w:pPr>
        <w:ind w:left="1854" w:hanging="360"/>
      </w:pPr>
      <w:rPr>
        <w:rFonts w:ascii="Palatino Linotype" w:eastAsia="Calibri" w:hAnsi="Palatino Linotype" w:cs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níčková Kateřina">
    <w15:presenceInfo w15:providerId="AD" w15:userId="S-1-5-21-970905235-707768948-2871777245-19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D3"/>
    <w:rsid w:val="004C1D00"/>
    <w:rsid w:val="004C707D"/>
    <w:rsid w:val="0050529F"/>
    <w:rsid w:val="00657589"/>
    <w:rsid w:val="006D5DAB"/>
    <w:rsid w:val="00870FF0"/>
    <w:rsid w:val="009501D3"/>
    <w:rsid w:val="00BB616B"/>
    <w:rsid w:val="00CF6320"/>
    <w:rsid w:val="00D46DD2"/>
    <w:rsid w:val="00D73C3A"/>
    <w:rsid w:val="00F2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3C7C"/>
  <w15:chartTrackingRefBased/>
  <w15:docId w15:val="{DCD4A495-1695-42BD-9CD4-A04EC5C1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3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3C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D73C3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D73C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D73C3A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3</cp:revision>
  <dcterms:created xsi:type="dcterms:W3CDTF">2021-04-30T10:25:00Z</dcterms:created>
  <dcterms:modified xsi:type="dcterms:W3CDTF">2021-04-30T10:25:00Z</dcterms:modified>
  <cp:contentStatus/>
</cp:coreProperties>
</file>